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BF"/>
      </w:tblPr>
      <w:tblGrid>
        <w:gridCol w:w="1713"/>
        <w:gridCol w:w="262"/>
        <w:gridCol w:w="2632"/>
        <w:gridCol w:w="4249"/>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6881" w:type="dxa"/>
            <w:gridSpan w:val="2"/>
            <w:shd w:val="clear" w:color="auto" w:fill="auto"/>
            <w:vAlign w:val="center"/>
          </w:tcPr>
          <w:p w:rsidR="00C40242" w:rsidRDefault="00C40242" w:rsidP="004C4F5E">
            <w:pPr>
              <w:rPr>
                <w:b/>
              </w:rPr>
            </w:pPr>
            <w:r>
              <w:rPr>
                <w:b/>
              </w:rPr>
              <w:t>World Languages</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6881" w:type="dxa"/>
            <w:gridSpan w:val="2"/>
            <w:shd w:val="clear" w:color="auto" w:fill="auto"/>
            <w:vAlign w:val="center"/>
          </w:tcPr>
          <w:p w:rsidR="00C40242" w:rsidRDefault="003735A9" w:rsidP="004C4F5E">
            <w:pPr>
              <w:rPr>
                <w:b/>
              </w:rPr>
            </w:pPr>
            <w:r>
              <w:rPr>
                <w:b/>
              </w:rPr>
              <w:t>Spanish 2 Native Speakers</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Theme:</w:t>
            </w:r>
          </w:p>
        </w:tc>
        <w:tc>
          <w:tcPr>
            <w:tcW w:w="6881" w:type="dxa"/>
            <w:gridSpan w:val="2"/>
            <w:shd w:val="clear" w:color="auto" w:fill="auto"/>
            <w:vAlign w:val="center"/>
          </w:tcPr>
          <w:p w:rsidR="000927CE" w:rsidRPr="000416AD" w:rsidRDefault="00861076" w:rsidP="004C4F5E">
            <w:pPr>
              <w:rPr>
                <w:b/>
              </w:rPr>
            </w:pPr>
            <w:r>
              <w:rPr>
                <w:b/>
              </w:rPr>
              <w:t xml:space="preserve">Beauty and </w:t>
            </w:r>
            <w:commentRangeStart w:id="0"/>
            <w:r>
              <w:rPr>
                <w:b/>
              </w:rPr>
              <w:t>Exploration</w:t>
            </w:r>
            <w:commentRangeEnd w:id="0"/>
            <w:r w:rsidR="005E5F61">
              <w:rPr>
                <w:rStyle w:val="CommentReference"/>
                <w:vanish/>
              </w:rPr>
              <w:commentReference w:id="0"/>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6881" w:type="dxa"/>
            <w:gridSpan w:val="2"/>
            <w:shd w:val="clear" w:color="auto" w:fill="auto"/>
            <w:vAlign w:val="center"/>
          </w:tcPr>
          <w:p w:rsidR="000927CE" w:rsidRPr="000416AD" w:rsidRDefault="00861076" w:rsidP="000927CE">
            <w:pPr>
              <w:rPr>
                <w:b/>
              </w:rPr>
            </w:pPr>
            <w:r>
              <w:rPr>
                <w:b/>
              </w:rPr>
              <w:t>Art, Music, Dance, and Travel</w:t>
            </w:r>
            <w:ins w:id="1" w:author="Terrill Laura" w:date="2011-06-01T10:03:00Z">
              <w:r w:rsidR="006620BB">
                <w:rPr>
                  <w:b/>
                </w:rPr>
                <w:t xml:space="preserve">  The Art of </w:t>
              </w:r>
              <w:commentRangeStart w:id="2"/>
              <w:r w:rsidR="006620BB">
                <w:rPr>
                  <w:b/>
                </w:rPr>
                <w:t>Travel</w:t>
              </w:r>
            </w:ins>
            <w:commentRangeEnd w:id="2"/>
            <w:r w:rsidR="006620BB">
              <w:rPr>
                <w:rStyle w:val="CommentReference"/>
                <w:vanish/>
              </w:rPr>
              <w:commentReference w:id="2"/>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6881" w:type="dxa"/>
            <w:gridSpan w:val="2"/>
            <w:shd w:val="clear" w:color="auto" w:fill="auto"/>
            <w:vAlign w:val="center"/>
          </w:tcPr>
          <w:p w:rsidR="004C4F5E" w:rsidRDefault="004C4F5E" w:rsidP="00A4446A">
            <w:pPr>
              <w:widowControl w:val="0"/>
              <w:tabs>
                <w:tab w:val="left" w:pos="220"/>
              </w:tabs>
              <w:autoSpaceDE w:val="0"/>
              <w:autoSpaceDN w:val="0"/>
              <w:adjustRightInd w:val="0"/>
              <w:rPr>
                <w:rFonts w:cs="Verdana"/>
                <w:szCs w:val="22"/>
                <w:lang w:bidi="en-US"/>
              </w:rPr>
            </w:pPr>
          </w:p>
          <w:p w:rsidR="000E697C" w:rsidRDefault="00861076" w:rsidP="00A4446A">
            <w:pPr>
              <w:widowControl w:val="0"/>
              <w:tabs>
                <w:tab w:val="left" w:pos="220"/>
              </w:tabs>
              <w:autoSpaceDE w:val="0"/>
              <w:autoSpaceDN w:val="0"/>
              <w:adjustRightInd w:val="0"/>
              <w:rPr>
                <w:rFonts w:cs="Verdana"/>
                <w:szCs w:val="22"/>
                <w:lang w:bidi="en-US"/>
              </w:rPr>
            </w:pPr>
            <w:r>
              <w:rPr>
                <w:rFonts w:cs="Verdana"/>
                <w:szCs w:val="22"/>
                <w:lang w:bidi="en-US"/>
              </w:rPr>
              <w:t xml:space="preserve">Students will be able to differentiate between different art movements and dance genres.  </w:t>
            </w:r>
            <w:r w:rsidR="00C75414">
              <w:rPr>
                <w:rFonts w:cs="Verdana"/>
                <w:szCs w:val="22"/>
                <w:lang w:bidi="en-US"/>
              </w:rPr>
              <w:t>Students will examine elements of travel and culture of other Spanish-speaking countries.  Students will compare tourism and travel among Spanish speaking countries.</w:t>
            </w:r>
          </w:p>
          <w:p w:rsidR="000E697C" w:rsidRDefault="000E697C" w:rsidP="00A4446A">
            <w:pPr>
              <w:widowControl w:val="0"/>
              <w:tabs>
                <w:tab w:val="left" w:pos="220"/>
              </w:tabs>
              <w:autoSpaceDE w:val="0"/>
              <w:autoSpaceDN w:val="0"/>
              <w:adjustRightInd w:val="0"/>
              <w:rPr>
                <w:rFonts w:cs="Verdana"/>
                <w:szCs w:val="22"/>
                <w:lang w:bidi="en-US"/>
              </w:rPr>
            </w:pP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6881" w:type="dxa"/>
            <w:gridSpan w:val="2"/>
            <w:shd w:val="clear" w:color="auto" w:fill="auto"/>
            <w:vAlign w:val="center"/>
          </w:tcPr>
          <w:p w:rsidR="008953DF" w:rsidRPr="003A2700" w:rsidRDefault="00C75414" w:rsidP="004C4F5E">
            <w:r>
              <w:t>Goal 29</w:t>
            </w:r>
          </w:p>
        </w:tc>
      </w:tr>
      <w:tr w:rsidR="000416AD">
        <w:trPr>
          <w:trHeight w:val="432"/>
        </w:trPr>
        <w:tc>
          <w:tcPr>
            <w:tcW w:w="8856"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1975"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881" w:type="dxa"/>
            <w:gridSpan w:val="2"/>
          </w:tcPr>
          <w:p w:rsidR="000E697C" w:rsidRDefault="000E697C" w:rsidP="000E697C">
            <w:pPr>
              <w:rPr>
                <w:rFonts w:cs="Verdana"/>
                <w:szCs w:val="22"/>
                <w:lang w:bidi="en-US"/>
              </w:rPr>
            </w:pPr>
          </w:p>
          <w:p w:rsidR="00E17B64" w:rsidRDefault="00E17B64" w:rsidP="00E17B64">
            <w:pPr>
              <w:pStyle w:val="ListParagraph"/>
              <w:numPr>
                <w:ilvl w:val="0"/>
                <w:numId w:val="18"/>
                <w:numberingChange w:id="3" w:author="Terrill Laura" w:date="2011-06-01T09:50:00Z" w:original=""/>
              </w:numPr>
              <w:rPr>
                <w:rFonts w:cs="Verdana"/>
                <w:szCs w:val="22"/>
                <w:lang w:bidi="en-US"/>
              </w:rPr>
            </w:pPr>
            <w:r w:rsidRPr="00E17B64">
              <w:rPr>
                <w:rFonts w:cs="Verdana"/>
                <w:szCs w:val="22"/>
                <w:lang w:bidi="en-US"/>
              </w:rPr>
              <w:t>Other countries have desirable draws for tourism.</w:t>
            </w:r>
          </w:p>
          <w:p w:rsidR="00E17B64" w:rsidRDefault="00E17B64" w:rsidP="00E17B64">
            <w:pPr>
              <w:pStyle w:val="ListParagraph"/>
              <w:numPr>
                <w:ilvl w:val="0"/>
                <w:numId w:val="18"/>
                <w:numberingChange w:id="4" w:author="Terrill Laura" w:date="2011-06-01T09:50:00Z" w:original=""/>
              </w:numPr>
              <w:rPr>
                <w:rFonts w:cs="Verdana"/>
                <w:szCs w:val="22"/>
                <w:lang w:bidi="en-US"/>
              </w:rPr>
            </w:pPr>
            <w:r>
              <w:rPr>
                <w:rFonts w:cs="Verdana"/>
                <w:szCs w:val="22"/>
                <w:lang w:bidi="en-US"/>
              </w:rPr>
              <w:t xml:space="preserve">Self-expression is universal and reflects </w:t>
            </w:r>
            <w:commentRangeStart w:id="5"/>
            <w:r>
              <w:rPr>
                <w:rFonts w:cs="Verdana"/>
                <w:szCs w:val="22"/>
                <w:lang w:bidi="en-US"/>
              </w:rPr>
              <w:t>culture</w:t>
            </w:r>
            <w:commentRangeEnd w:id="5"/>
            <w:r w:rsidR="006620BB">
              <w:rPr>
                <w:rStyle w:val="CommentReference"/>
                <w:vanish/>
              </w:rPr>
              <w:commentReference w:id="5"/>
            </w:r>
            <w:r>
              <w:rPr>
                <w:rFonts w:cs="Verdana"/>
                <w:szCs w:val="22"/>
                <w:lang w:bidi="en-US"/>
              </w:rPr>
              <w:t>.</w:t>
            </w:r>
          </w:p>
          <w:p w:rsidR="000E697C" w:rsidRPr="00E17B64" w:rsidRDefault="00E17B64" w:rsidP="000E697C">
            <w:pPr>
              <w:pStyle w:val="ListParagraph"/>
              <w:numPr>
                <w:ilvl w:val="0"/>
                <w:numId w:val="18"/>
                <w:numberingChange w:id="6" w:author="Terrill Laura" w:date="2011-06-01T09:50:00Z" w:original=""/>
              </w:numPr>
              <w:rPr>
                <w:rFonts w:cs="Verdana"/>
                <w:szCs w:val="22"/>
                <w:lang w:bidi="en-US"/>
              </w:rPr>
            </w:pPr>
            <w:r>
              <w:rPr>
                <w:rFonts w:cs="Verdana"/>
                <w:szCs w:val="22"/>
                <w:lang w:bidi="en-US"/>
              </w:rPr>
              <w:t>Music, art, and dance are categorized into genres based on specific characteristics.</w:t>
            </w:r>
          </w:p>
          <w:p w:rsidR="008953DF" w:rsidRPr="00A4446A" w:rsidRDefault="008953DF" w:rsidP="000E697C">
            <w:pPr>
              <w:rPr>
                <w:rFonts w:cs="Verdana"/>
                <w:szCs w:val="22"/>
                <w:lang w:bidi="en-US"/>
              </w:rPr>
            </w:pPr>
          </w:p>
        </w:tc>
      </w:tr>
      <w:tr w:rsidR="008953DF">
        <w:tc>
          <w:tcPr>
            <w:tcW w:w="1975" w:type="dxa"/>
            <w:gridSpan w:val="2"/>
            <w:shd w:val="clear" w:color="auto" w:fill="D9D9D9" w:themeFill="background1" w:themeFillShade="D9"/>
          </w:tcPr>
          <w:p w:rsidR="008953DF" w:rsidRDefault="008953DF" w:rsidP="008953DF">
            <w:pPr>
              <w:rPr>
                <w:b/>
              </w:rPr>
            </w:pPr>
            <w:r>
              <w:rPr>
                <w:b/>
              </w:rPr>
              <w:t>Essential Questions</w:t>
            </w:r>
          </w:p>
        </w:tc>
        <w:tc>
          <w:tcPr>
            <w:tcW w:w="6881" w:type="dxa"/>
            <w:gridSpan w:val="2"/>
          </w:tcPr>
          <w:p w:rsidR="00E17B64" w:rsidRDefault="00E17B64" w:rsidP="00E17B64">
            <w:pPr>
              <w:pStyle w:val="ListParagraph"/>
              <w:rPr>
                <w:rFonts w:cs="Verdana"/>
                <w:szCs w:val="22"/>
                <w:lang w:bidi="en-US"/>
              </w:rPr>
            </w:pPr>
          </w:p>
          <w:p w:rsidR="000E697C" w:rsidRDefault="00E17B64" w:rsidP="00E17B64">
            <w:pPr>
              <w:pStyle w:val="ListParagraph"/>
              <w:numPr>
                <w:ilvl w:val="0"/>
                <w:numId w:val="19"/>
                <w:numberingChange w:id="7" w:author="Terrill Laura" w:date="2011-06-01T09:50:00Z" w:original=""/>
              </w:numPr>
              <w:rPr>
                <w:rFonts w:cs="Verdana"/>
                <w:szCs w:val="22"/>
                <w:lang w:bidi="en-US"/>
              </w:rPr>
            </w:pPr>
            <w:r>
              <w:rPr>
                <w:rFonts w:cs="Verdana"/>
                <w:szCs w:val="22"/>
                <w:lang w:bidi="en-US"/>
              </w:rPr>
              <w:t>How does one express himself/herself?</w:t>
            </w:r>
          </w:p>
          <w:p w:rsidR="00E17B64" w:rsidRDefault="00E17B64" w:rsidP="00E17B64">
            <w:pPr>
              <w:pStyle w:val="ListParagraph"/>
              <w:numPr>
                <w:ilvl w:val="0"/>
                <w:numId w:val="19"/>
                <w:numberingChange w:id="8" w:author="Terrill Laura" w:date="2011-06-01T09:50:00Z" w:original=""/>
              </w:numPr>
              <w:rPr>
                <w:rFonts w:cs="Verdana"/>
                <w:szCs w:val="22"/>
                <w:lang w:bidi="en-US"/>
              </w:rPr>
            </w:pPr>
            <w:r>
              <w:rPr>
                <w:rFonts w:cs="Verdana"/>
                <w:szCs w:val="22"/>
                <w:lang w:bidi="en-US"/>
              </w:rPr>
              <w:t>What does the world have to offer to me?</w:t>
            </w:r>
          </w:p>
          <w:p w:rsidR="000E697C" w:rsidRDefault="00E17B64" w:rsidP="000E697C">
            <w:pPr>
              <w:pStyle w:val="ListParagraph"/>
              <w:numPr>
                <w:ilvl w:val="0"/>
                <w:numId w:val="19"/>
                <w:numberingChange w:id="9" w:author="Terrill Laura" w:date="2011-06-01T09:50:00Z" w:original=""/>
              </w:numPr>
              <w:rPr>
                <w:rFonts w:cs="Verdana"/>
                <w:szCs w:val="22"/>
                <w:lang w:bidi="en-US"/>
              </w:rPr>
            </w:pPr>
            <w:r>
              <w:rPr>
                <w:rFonts w:cs="Verdana"/>
                <w:szCs w:val="22"/>
                <w:lang w:bidi="en-US"/>
              </w:rPr>
              <w:t>Why is Cubism called Cubism? Etc.</w:t>
            </w:r>
          </w:p>
          <w:p w:rsidR="003735A9" w:rsidRPr="00E17B64" w:rsidRDefault="003735A9" w:rsidP="000E697C">
            <w:pPr>
              <w:pStyle w:val="ListParagraph"/>
              <w:numPr>
                <w:ilvl w:val="0"/>
                <w:numId w:val="19"/>
                <w:numberingChange w:id="10" w:author="Terrill Laura" w:date="2011-06-01T09:50:00Z" w:original=""/>
              </w:numPr>
              <w:rPr>
                <w:rFonts w:cs="Verdana"/>
                <w:szCs w:val="22"/>
                <w:lang w:bidi="en-US"/>
              </w:rPr>
            </w:pPr>
            <w:r>
              <w:rPr>
                <w:rFonts w:cs="Verdana"/>
                <w:szCs w:val="22"/>
                <w:lang w:bidi="en-US"/>
              </w:rPr>
              <w:t>Why is tourism important?</w:t>
            </w:r>
          </w:p>
          <w:p w:rsidR="008953DF" w:rsidRPr="00A4446A" w:rsidRDefault="00E35974" w:rsidP="000E697C">
            <w:pPr>
              <w:rPr>
                <w:rFonts w:cs="Verdana"/>
                <w:szCs w:val="22"/>
                <w:lang w:bidi="en-US"/>
              </w:rPr>
            </w:pPr>
            <w:r w:rsidRPr="00022AE5">
              <w:rPr>
                <w:rFonts w:cs="Verdana"/>
                <w:szCs w:val="22"/>
                <w:lang w:bidi="en-US"/>
              </w:rPr>
              <w:t xml:space="preserve"> </w:t>
            </w:r>
          </w:p>
        </w:tc>
      </w:tr>
      <w:tr w:rsidR="000416AD">
        <w:trPr>
          <w:trHeight w:val="432"/>
        </w:trPr>
        <w:tc>
          <w:tcPr>
            <w:tcW w:w="4607"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24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 xml:space="preserve">what students will need in terms of </w:t>
            </w:r>
            <w:commentRangeStart w:id="11"/>
            <w:r>
              <w:t>vocabulary</w:t>
            </w:r>
            <w:commentRangeEnd w:id="11"/>
            <w:r w:rsidR="00A60678">
              <w:rPr>
                <w:rStyle w:val="CommentReference"/>
                <w:vanish/>
              </w:rPr>
              <w:commentReference w:id="11"/>
            </w:r>
            <w:r>
              <w:t xml:space="preserve"> and structures to demonstrate their knowledge</w:t>
            </w:r>
          </w:p>
        </w:tc>
      </w:tr>
      <w:tr w:rsidR="000416AD">
        <w:trPr>
          <w:cantSplit/>
          <w:trHeight w:val="290"/>
        </w:trPr>
        <w:tc>
          <w:tcPr>
            <w:tcW w:w="4607" w:type="dxa"/>
            <w:gridSpan w:val="3"/>
          </w:tcPr>
          <w:p w:rsidR="000416AD" w:rsidRDefault="00E17B64" w:rsidP="000927CE">
            <w:r>
              <w:t>Identify</w:t>
            </w:r>
            <w:r w:rsidR="003735A9">
              <w:t xml:space="preserve">, </w:t>
            </w:r>
            <w:r>
              <w:t>describe</w:t>
            </w:r>
            <w:r w:rsidR="003735A9">
              <w:t>, and apply</w:t>
            </w:r>
            <w:r>
              <w:t xml:space="preserve"> characteristics of various genres of art, music, and dance.</w:t>
            </w:r>
          </w:p>
        </w:tc>
        <w:tc>
          <w:tcPr>
            <w:tcW w:w="4249" w:type="dxa"/>
          </w:tcPr>
          <w:p w:rsidR="000416AD" w:rsidRDefault="00FC5EC8" w:rsidP="000927CE">
            <w:r>
              <w:t xml:space="preserve">Movement </w:t>
            </w:r>
            <w:commentRangeStart w:id="12"/>
            <w:r>
              <w:t>terminology</w:t>
            </w:r>
            <w:commentRangeEnd w:id="12"/>
            <w:r w:rsidR="00A60678">
              <w:rPr>
                <w:rStyle w:val="CommentReference"/>
                <w:vanish/>
              </w:rPr>
              <w:commentReference w:id="12"/>
            </w:r>
          </w:p>
          <w:p w:rsidR="00FC5EC8" w:rsidRDefault="00FC5EC8" w:rsidP="000927CE">
            <w:r>
              <w:t>Art and dance terms</w:t>
            </w:r>
          </w:p>
        </w:tc>
      </w:tr>
      <w:tr w:rsidR="00E35974">
        <w:trPr>
          <w:trHeight w:val="290"/>
        </w:trPr>
        <w:tc>
          <w:tcPr>
            <w:tcW w:w="4607" w:type="dxa"/>
            <w:gridSpan w:val="3"/>
          </w:tcPr>
          <w:p w:rsidR="00E35974" w:rsidRDefault="003735A9" w:rsidP="000927CE">
            <w:r>
              <w:t xml:space="preserve">Distinguish between famous artists and their </w:t>
            </w:r>
            <w:commentRangeStart w:id="13"/>
            <w:r>
              <w:t>movements</w:t>
            </w:r>
            <w:commentRangeEnd w:id="13"/>
            <w:r w:rsidR="00A60678">
              <w:rPr>
                <w:rStyle w:val="CommentReference"/>
                <w:vanish/>
              </w:rPr>
              <w:commentReference w:id="13"/>
            </w:r>
            <w:r>
              <w:t>.</w:t>
            </w:r>
          </w:p>
        </w:tc>
        <w:tc>
          <w:tcPr>
            <w:tcW w:w="4249" w:type="dxa"/>
            <w:vAlign w:val="center"/>
          </w:tcPr>
          <w:p w:rsidR="00FC5EC8" w:rsidRPr="003A2700" w:rsidRDefault="00FC5EC8" w:rsidP="00F20B4A">
            <w:r>
              <w:t xml:space="preserve">Names of famous artists and </w:t>
            </w:r>
            <w:commentRangeStart w:id="14"/>
            <w:r>
              <w:t>paintings</w:t>
            </w:r>
            <w:commentRangeEnd w:id="14"/>
            <w:r w:rsidR="00A60678">
              <w:rPr>
                <w:rStyle w:val="CommentReference"/>
                <w:vanish/>
              </w:rPr>
              <w:commentReference w:id="14"/>
            </w:r>
          </w:p>
        </w:tc>
      </w:tr>
      <w:tr w:rsidR="00E35974">
        <w:trPr>
          <w:trHeight w:val="290"/>
        </w:trPr>
        <w:tc>
          <w:tcPr>
            <w:tcW w:w="4607" w:type="dxa"/>
            <w:gridSpan w:val="3"/>
          </w:tcPr>
          <w:p w:rsidR="00E35974" w:rsidRDefault="003735A9" w:rsidP="00FC5EC8">
            <w:r>
              <w:t>Assess personal self-expression.</w:t>
            </w:r>
          </w:p>
        </w:tc>
        <w:tc>
          <w:tcPr>
            <w:tcW w:w="4249" w:type="dxa"/>
          </w:tcPr>
          <w:p w:rsidR="00E35974" w:rsidRDefault="00FC5EC8">
            <w:r>
              <w:t xml:space="preserve">Present </w:t>
            </w:r>
            <w:commentRangeStart w:id="15"/>
            <w:r>
              <w:t>tense</w:t>
            </w:r>
            <w:commentRangeEnd w:id="15"/>
            <w:r w:rsidR="00A60678">
              <w:rPr>
                <w:rStyle w:val="CommentReference"/>
                <w:vanish/>
              </w:rPr>
              <w:commentReference w:id="15"/>
            </w:r>
          </w:p>
        </w:tc>
      </w:tr>
      <w:tr w:rsidR="00E35974">
        <w:trPr>
          <w:trHeight w:val="290"/>
        </w:trPr>
        <w:tc>
          <w:tcPr>
            <w:tcW w:w="4607" w:type="dxa"/>
            <w:gridSpan w:val="3"/>
          </w:tcPr>
          <w:p w:rsidR="00E35974" w:rsidRPr="003A2700" w:rsidRDefault="003735A9" w:rsidP="000927CE">
            <w:r>
              <w:t>Explain what there is to see and do in a foreign country.</w:t>
            </w:r>
          </w:p>
        </w:tc>
        <w:tc>
          <w:tcPr>
            <w:tcW w:w="4249" w:type="dxa"/>
          </w:tcPr>
          <w:p w:rsidR="00E35974" w:rsidRDefault="00FC5EC8">
            <w:r>
              <w:t>Touristic attractions</w:t>
            </w:r>
          </w:p>
          <w:p w:rsidR="00FC5EC8" w:rsidRPr="003A2700" w:rsidRDefault="00FC5EC8">
            <w:r>
              <w:t>Travel vocabulary</w:t>
            </w:r>
          </w:p>
        </w:tc>
      </w:tr>
      <w:tr w:rsidR="00E35974">
        <w:trPr>
          <w:trHeight w:val="290"/>
        </w:trPr>
        <w:tc>
          <w:tcPr>
            <w:tcW w:w="4607" w:type="dxa"/>
            <w:gridSpan w:val="3"/>
          </w:tcPr>
          <w:p w:rsidR="00E35974" w:rsidRPr="003A2700" w:rsidRDefault="003735A9" w:rsidP="00FC5EC8">
            <w:r>
              <w:t>Formulate an understanding of the impact of tourism on the global economy</w:t>
            </w:r>
            <w:r w:rsidR="00FC5EC8">
              <w:t>.</w:t>
            </w:r>
          </w:p>
        </w:tc>
        <w:tc>
          <w:tcPr>
            <w:tcW w:w="4249" w:type="dxa"/>
          </w:tcPr>
          <w:p w:rsidR="00E35974" w:rsidRDefault="00FC5EC8">
            <w:r>
              <w:t>Economic vocabulary</w:t>
            </w:r>
          </w:p>
          <w:p w:rsidR="00FC5EC8" w:rsidRPr="003A2700" w:rsidRDefault="00FC5EC8">
            <w:r>
              <w:t>Tourism statistics</w:t>
            </w:r>
          </w:p>
        </w:tc>
      </w:tr>
      <w:tr w:rsidR="00FC5EC8">
        <w:trPr>
          <w:trHeight w:val="290"/>
        </w:trPr>
        <w:tc>
          <w:tcPr>
            <w:tcW w:w="4607" w:type="dxa"/>
            <w:gridSpan w:val="3"/>
          </w:tcPr>
          <w:p w:rsidR="00FC5EC8" w:rsidRDefault="00FC5EC8" w:rsidP="00FC5EC8">
            <w:r>
              <w:t>Compare common courtesies and cultural practices.</w:t>
            </w:r>
          </w:p>
        </w:tc>
        <w:tc>
          <w:tcPr>
            <w:tcW w:w="4249" w:type="dxa"/>
          </w:tcPr>
          <w:p w:rsidR="00FC5EC8" w:rsidRDefault="006009A8">
            <w:r>
              <w:t>Colloquialisms</w:t>
            </w:r>
          </w:p>
          <w:p w:rsidR="006009A8" w:rsidRPr="003A2700" w:rsidRDefault="006009A8">
            <w:r>
              <w:t>Mannerisms</w:t>
            </w:r>
          </w:p>
        </w:tc>
      </w:tr>
      <w:tr w:rsidR="00E35974">
        <w:trPr>
          <w:trHeight w:val="512"/>
        </w:trPr>
        <w:tc>
          <w:tcPr>
            <w:tcW w:w="8856" w:type="dxa"/>
            <w:gridSpan w:val="4"/>
            <w:shd w:val="clear" w:color="auto" w:fill="FFFF00"/>
            <w:vAlign w:val="center"/>
          </w:tcPr>
          <w:p w:rsidR="00E35974" w:rsidRPr="008953DF" w:rsidRDefault="00E35974" w:rsidP="001C4C00">
            <w:pPr>
              <w:jc w:val="center"/>
              <w:rPr>
                <w:b/>
              </w:rPr>
            </w:pPr>
            <w:r w:rsidRPr="001C4C00">
              <w:rPr>
                <w:b/>
              </w:rPr>
              <w:t xml:space="preserve"> Assessment Evidence</w:t>
            </w:r>
          </w:p>
        </w:tc>
      </w:tr>
      <w:tr w:rsidR="00F20B4A">
        <w:trPr>
          <w:trHeight w:val="290"/>
        </w:trPr>
        <w:tc>
          <w:tcPr>
            <w:tcW w:w="8856" w:type="dxa"/>
            <w:gridSpan w:val="4"/>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 xml:space="preserve">(Integrated Performance </w:t>
            </w:r>
            <w:commentRangeStart w:id="16"/>
            <w:r w:rsidRPr="001C4C00">
              <w:rPr>
                <w:b/>
              </w:rPr>
              <w:t>Assessment</w:t>
            </w:r>
            <w:commentRangeEnd w:id="16"/>
            <w:r w:rsidR="00A60678">
              <w:rPr>
                <w:rStyle w:val="CommentReference"/>
                <w:vanish/>
              </w:rPr>
              <w:commentReference w:id="16"/>
            </w:r>
            <w:r w:rsidRPr="001C4C00">
              <w:rPr>
                <w:b/>
              </w:rPr>
              <w:t>)</w:t>
            </w:r>
          </w:p>
        </w:tc>
      </w:tr>
      <w:tr w:rsidR="00F20B4A">
        <w:trPr>
          <w:cantSplit/>
          <w:trHeight w:val="290"/>
        </w:trPr>
        <w:tc>
          <w:tcPr>
            <w:tcW w:w="1713" w:type="dxa"/>
            <w:shd w:val="clear" w:color="auto" w:fill="D9D9D9" w:themeFill="background1" w:themeFillShade="D9"/>
            <w:vAlign w:val="center"/>
          </w:tcPr>
          <w:p w:rsidR="00F20B4A" w:rsidRDefault="00F20B4A" w:rsidP="000464A9">
            <w:r>
              <w:t>Interpretive</w:t>
            </w:r>
          </w:p>
        </w:tc>
        <w:tc>
          <w:tcPr>
            <w:tcW w:w="7143" w:type="dxa"/>
            <w:gridSpan w:val="3"/>
            <w:shd w:val="clear" w:color="auto" w:fill="auto"/>
          </w:tcPr>
          <w:p w:rsidR="00F20B4A" w:rsidRDefault="000B1DE0" w:rsidP="005F73AC">
            <w:r>
              <w:t>Complete a graphic organizer about famous artists.</w:t>
            </w:r>
            <w:ins w:id="17" w:author="Terrill Laura" w:date="2011-06-01T10:56:00Z">
              <w:r w:rsidR="00BC015C">
                <w:t xml:space="preserve"> This is just one aspect of your unit. </w:t>
              </w:r>
            </w:ins>
          </w:p>
        </w:tc>
      </w:tr>
      <w:tr w:rsidR="00F20B4A">
        <w:trPr>
          <w:cantSplit/>
          <w:trHeight w:val="290"/>
        </w:trPr>
        <w:tc>
          <w:tcPr>
            <w:tcW w:w="1713" w:type="dxa"/>
            <w:shd w:val="clear" w:color="auto" w:fill="D9D9D9" w:themeFill="background1" w:themeFillShade="D9"/>
            <w:vAlign w:val="center"/>
          </w:tcPr>
          <w:p w:rsidR="00F20B4A" w:rsidRDefault="00F20B4A" w:rsidP="000464A9">
            <w:r>
              <w:t>Interpersonal</w:t>
            </w:r>
          </w:p>
        </w:tc>
        <w:tc>
          <w:tcPr>
            <w:tcW w:w="7143" w:type="dxa"/>
            <w:gridSpan w:val="3"/>
            <w:shd w:val="clear" w:color="auto" w:fill="auto"/>
          </w:tcPr>
          <w:p w:rsidR="00F20B4A" w:rsidRDefault="000B1DE0" w:rsidP="005F73AC">
            <w:r>
              <w:t>Compare and contrast your trip to the travel experiences of your group within a conversation.</w:t>
            </w:r>
            <w:ins w:id="18" w:author="Terrill Laura" w:date="2011-06-01T10:55:00Z">
              <w:r w:rsidR="00BC015C">
                <w:t xml:space="preserve"> What trip? Are you providing visuals to create a trip? </w:t>
              </w:r>
            </w:ins>
          </w:p>
        </w:tc>
      </w:tr>
      <w:tr w:rsidR="00F20B4A">
        <w:trPr>
          <w:cantSplit/>
          <w:trHeight w:val="290"/>
        </w:trPr>
        <w:tc>
          <w:tcPr>
            <w:tcW w:w="1713" w:type="dxa"/>
            <w:shd w:val="clear" w:color="auto" w:fill="D9D9D9" w:themeFill="background1" w:themeFillShade="D9"/>
            <w:vAlign w:val="center"/>
          </w:tcPr>
          <w:p w:rsidR="00F20B4A" w:rsidRDefault="00F20B4A" w:rsidP="000464A9">
            <w:r>
              <w:t>Presentational</w:t>
            </w:r>
          </w:p>
        </w:tc>
        <w:tc>
          <w:tcPr>
            <w:tcW w:w="7143" w:type="dxa"/>
            <w:gridSpan w:val="3"/>
            <w:shd w:val="clear" w:color="auto" w:fill="auto"/>
          </w:tcPr>
          <w:p w:rsidR="00F20B4A" w:rsidRDefault="000B1DE0" w:rsidP="005F73AC">
            <w:r>
              <w:t xml:space="preserve">Prepare a poster or brochure about a Spanish-speaking country of </w:t>
            </w:r>
            <w:commentRangeStart w:id="19"/>
            <w:r>
              <w:t>interest</w:t>
            </w:r>
            <w:commentRangeEnd w:id="19"/>
            <w:r w:rsidR="00BC015C">
              <w:rPr>
                <w:rStyle w:val="CommentReference"/>
                <w:vanish/>
              </w:rPr>
              <w:commentReference w:id="19"/>
            </w:r>
            <w:r>
              <w:t>.</w:t>
            </w:r>
          </w:p>
        </w:tc>
      </w:tr>
      <w:tr w:rsidR="00E35974">
        <w:trPr>
          <w:trHeight w:val="432"/>
        </w:trPr>
        <w:tc>
          <w:tcPr>
            <w:tcW w:w="4607" w:type="dxa"/>
            <w:gridSpan w:val="3"/>
            <w:shd w:val="clear" w:color="auto" w:fill="D9D9D9" w:themeFill="background1" w:themeFillShade="D9"/>
            <w:vAlign w:val="center"/>
          </w:tcPr>
          <w:p w:rsidR="00E35974" w:rsidRPr="00BE012C" w:rsidRDefault="00E35974" w:rsidP="00BE012C">
            <w:pPr>
              <w:jc w:val="center"/>
              <w:rPr>
                <w:b/>
              </w:rPr>
            </w:pPr>
            <w:r>
              <w:rPr>
                <w:b/>
              </w:rPr>
              <w:t>Formative Assessments</w:t>
            </w:r>
          </w:p>
        </w:tc>
        <w:tc>
          <w:tcPr>
            <w:tcW w:w="4249" w:type="dxa"/>
            <w:shd w:val="clear" w:color="auto" w:fill="D9D9D9" w:themeFill="background1" w:themeFillShade="D9"/>
            <w:vAlign w:val="center"/>
          </w:tcPr>
          <w:p w:rsidR="00E35974" w:rsidRPr="00BE012C" w:rsidRDefault="00E35974" w:rsidP="00BE012C">
            <w:pPr>
              <w:jc w:val="center"/>
              <w:rPr>
                <w:b/>
              </w:rPr>
            </w:pPr>
            <w:r>
              <w:rPr>
                <w:b/>
              </w:rPr>
              <w:t>Other Summative Assessments</w:t>
            </w:r>
          </w:p>
        </w:tc>
      </w:tr>
      <w:tr w:rsidR="00E35974">
        <w:trPr>
          <w:trHeight w:val="290"/>
        </w:trPr>
        <w:tc>
          <w:tcPr>
            <w:tcW w:w="4607" w:type="dxa"/>
            <w:gridSpan w:val="3"/>
            <w:shd w:val="clear" w:color="auto" w:fill="auto"/>
          </w:tcPr>
          <w:p w:rsidR="00E35974" w:rsidRPr="00BE012C" w:rsidRDefault="00E35974" w:rsidP="005F73AC"/>
          <w:p w:rsidR="00E35974" w:rsidRDefault="00085482" w:rsidP="00085482">
            <w:pPr>
              <w:pStyle w:val="ListParagraph"/>
              <w:numPr>
                <w:ilvl w:val="0"/>
                <w:numId w:val="20"/>
                <w:numberingChange w:id="20" w:author="Terrill Laura" w:date="2011-06-01T09:50:00Z" w:original=""/>
              </w:numPr>
            </w:pPr>
            <w:r>
              <w:t>Identifying art and dance</w:t>
            </w:r>
          </w:p>
          <w:p w:rsidR="00085482" w:rsidRDefault="00085482" w:rsidP="00085482">
            <w:pPr>
              <w:pStyle w:val="ListParagraph"/>
              <w:numPr>
                <w:ilvl w:val="0"/>
                <w:numId w:val="20"/>
                <w:numberingChange w:id="21" w:author="Terrill Laura" w:date="2011-06-01T09:50:00Z" w:original=""/>
              </w:numPr>
            </w:pPr>
            <w:r>
              <w:t>Self-expression journal</w:t>
            </w:r>
          </w:p>
          <w:p w:rsidR="00085482" w:rsidRDefault="00085482" w:rsidP="00085482">
            <w:pPr>
              <w:pStyle w:val="ListParagraph"/>
              <w:numPr>
                <w:ilvl w:val="0"/>
                <w:numId w:val="20"/>
                <w:numberingChange w:id="22" w:author="Terrill Laura" w:date="2011-06-01T09:50:00Z" w:original=""/>
              </w:numPr>
            </w:pPr>
            <w:r>
              <w:t>Travel log (</w:t>
            </w:r>
            <w:commentRangeStart w:id="23"/>
            <w:r>
              <w:t>preterit</w:t>
            </w:r>
            <w:commentRangeEnd w:id="23"/>
            <w:r w:rsidR="00A60678">
              <w:rPr>
                <w:rStyle w:val="CommentReference"/>
                <w:vanish/>
              </w:rPr>
              <w:commentReference w:id="23"/>
            </w:r>
            <w:r>
              <w:t>/colloquialisms)</w:t>
            </w:r>
          </w:p>
          <w:p w:rsidR="00085482" w:rsidRDefault="00085482" w:rsidP="00085482">
            <w:pPr>
              <w:pStyle w:val="ListParagraph"/>
              <w:numPr>
                <w:ilvl w:val="0"/>
                <w:numId w:val="20"/>
                <w:numberingChange w:id="24" w:author="Terrill Laura" w:date="2011-06-01T09:50:00Z" w:original=""/>
              </w:numPr>
            </w:pPr>
            <w:r>
              <w:t>Reinterpret a picture in cubist or surrealist style</w:t>
            </w:r>
            <w:ins w:id="25" w:author="Terrill Laura" w:date="2011-06-01T10:56:00Z">
              <w:r w:rsidR="00BC015C">
                <w:t xml:space="preserve"> Why just these 2? </w:t>
              </w:r>
            </w:ins>
          </w:p>
          <w:p w:rsidR="00085482" w:rsidRDefault="00362B85" w:rsidP="00085482">
            <w:pPr>
              <w:pStyle w:val="ListParagraph"/>
              <w:numPr>
                <w:ilvl w:val="0"/>
                <w:numId w:val="20"/>
                <w:numberingChange w:id="26" w:author="Terrill Laura" w:date="2011-06-01T09:50:00Z" w:original=""/>
              </w:numPr>
            </w:pPr>
            <w:r>
              <w:t xml:space="preserve">Analyze a </w:t>
            </w:r>
            <w:commentRangeStart w:id="27"/>
            <w:r>
              <w:t>song</w:t>
            </w:r>
            <w:commentRangeEnd w:id="27"/>
            <w:r w:rsidR="00A60678">
              <w:rPr>
                <w:rStyle w:val="CommentReference"/>
                <w:vanish/>
              </w:rPr>
              <w:commentReference w:id="27"/>
            </w:r>
          </w:p>
          <w:p w:rsidR="00362B85" w:rsidRDefault="00362B85" w:rsidP="00085482">
            <w:pPr>
              <w:pStyle w:val="ListParagraph"/>
              <w:numPr>
                <w:ilvl w:val="0"/>
                <w:numId w:val="20"/>
                <w:numberingChange w:id="28" w:author="Terrill Laura" w:date="2011-06-01T09:50:00Z" w:original=""/>
              </w:numPr>
            </w:pPr>
            <w:r>
              <w:t>Analyze a painting</w:t>
            </w:r>
          </w:p>
          <w:p w:rsidR="00085482" w:rsidRPr="00BE012C" w:rsidRDefault="00085482" w:rsidP="00085482">
            <w:pPr>
              <w:pStyle w:val="ListParagraph"/>
              <w:numPr>
                <w:ilvl w:val="0"/>
                <w:numId w:val="20"/>
                <w:numberingChange w:id="29" w:author="Terrill Laura" w:date="2011-06-01T09:50:00Z" w:original=""/>
              </w:numPr>
            </w:pPr>
            <w:r>
              <w:t>Tourism debate</w:t>
            </w:r>
          </w:p>
          <w:p w:rsidR="00E35974" w:rsidRPr="00BE012C" w:rsidRDefault="00E35974" w:rsidP="00BE012C">
            <w:pPr>
              <w:jc w:val="center"/>
            </w:pPr>
          </w:p>
        </w:tc>
        <w:tc>
          <w:tcPr>
            <w:tcW w:w="4249" w:type="dxa"/>
            <w:shd w:val="clear" w:color="auto" w:fill="auto"/>
          </w:tcPr>
          <w:p w:rsidR="00E35974" w:rsidRPr="00BE012C" w:rsidRDefault="00E35974" w:rsidP="005847C9">
            <w:pPr>
              <w:pStyle w:val="ListParagraph"/>
              <w:ind w:left="360"/>
            </w:pPr>
          </w:p>
          <w:p w:rsidR="00E35974" w:rsidRPr="00BE012C" w:rsidRDefault="00085482" w:rsidP="00085482">
            <w:pPr>
              <w:pStyle w:val="ListParagraph"/>
              <w:numPr>
                <w:ilvl w:val="0"/>
                <w:numId w:val="20"/>
                <w:numberingChange w:id="30" w:author="Terrill Laura" w:date="2011-06-01T09:50:00Z" w:original=""/>
              </w:numPr>
            </w:pPr>
            <w:r>
              <w:t>Travel expo</w:t>
            </w:r>
          </w:p>
        </w:tc>
      </w:tr>
      <w:tr w:rsidR="00E35974">
        <w:trPr>
          <w:trHeight w:val="432"/>
        </w:trPr>
        <w:tc>
          <w:tcPr>
            <w:tcW w:w="8856" w:type="dxa"/>
            <w:gridSpan w:val="4"/>
            <w:shd w:val="solid" w:color="FFFF00" w:fill="FF0000"/>
            <w:vAlign w:val="center"/>
          </w:tcPr>
          <w:p w:rsidR="00E35974" w:rsidRPr="00AF6698" w:rsidRDefault="00E35974" w:rsidP="00AF6698">
            <w:pPr>
              <w:jc w:val="center"/>
            </w:pPr>
            <w:r w:rsidRPr="00BE012C">
              <w:t>Learning Activities</w:t>
            </w:r>
          </w:p>
        </w:tc>
      </w:tr>
      <w:tr w:rsidR="00E35974">
        <w:trPr>
          <w:trHeight w:val="432"/>
        </w:trPr>
        <w:tc>
          <w:tcPr>
            <w:tcW w:w="8856" w:type="dxa"/>
            <w:gridSpan w:val="4"/>
            <w:shd w:val="clear" w:color="auto" w:fill="auto"/>
            <w:vAlign w:val="center"/>
          </w:tcPr>
          <w:p w:rsidR="00085482" w:rsidRDefault="00085482" w:rsidP="00085482">
            <w:pPr>
              <w:pStyle w:val="ListParagraph"/>
              <w:numPr>
                <w:ilvl w:val="0"/>
                <w:numId w:val="17"/>
                <w:numberingChange w:id="31" w:author="Terrill Laura" w:date="2011-06-01T09:50:00Z" w:original=""/>
              </w:numPr>
            </w:pPr>
            <w:r>
              <w:t>Graphic organizer for notes on art and dance.</w:t>
            </w:r>
          </w:p>
          <w:p w:rsidR="00085482" w:rsidRDefault="00085482" w:rsidP="00085482">
            <w:pPr>
              <w:pStyle w:val="ListParagraph"/>
              <w:numPr>
                <w:ilvl w:val="0"/>
                <w:numId w:val="17"/>
                <w:numberingChange w:id="32" w:author="Terrill Laura" w:date="2011-06-01T09:50:00Z" w:original=""/>
              </w:numPr>
            </w:pPr>
            <w:r>
              <w:t>Quick draw cubism.</w:t>
            </w:r>
          </w:p>
          <w:p w:rsidR="00085482" w:rsidRDefault="00085482" w:rsidP="00085482">
            <w:pPr>
              <w:pStyle w:val="ListParagraph"/>
              <w:numPr>
                <w:ilvl w:val="0"/>
                <w:numId w:val="17"/>
                <w:numberingChange w:id="33" w:author="Terrill Laura" w:date="2011-06-01T09:50:00Z" w:original=""/>
              </w:numPr>
            </w:pPr>
            <w:r>
              <w:t>Video on Spain</w:t>
            </w:r>
          </w:p>
          <w:p w:rsidR="00085482" w:rsidRDefault="00085482" w:rsidP="00085482">
            <w:pPr>
              <w:pStyle w:val="ListParagraph"/>
              <w:numPr>
                <w:ilvl w:val="0"/>
                <w:numId w:val="17"/>
                <w:numberingChange w:id="34" w:author="Terrill Laura" w:date="2011-06-01T09:50:00Z" w:original=""/>
              </w:numPr>
            </w:pPr>
            <w:r>
              <w:t xml:space="preserve">Reading on </w:t>
            </w:r>
            <w:proofErr w:type="spellStart"/>
            <w:r>
              <w:t>Botero</w:t>
            </w:r>
            <w:proofErr w:type="spellEnd"/>
            <w:r>
              <w:t>/Tamayo</w:t>
            </w:r>
          </w:p>
          <w:p w:rsidR="00085482" w:rsidRDefault="00085482" w:rsidP="00085482">
            <w:pPr>
              <w:pStyle w:val="ListParagraph"/>
              <w:numPr>
                <w:ilvl w:val="0"/>
                <w:numId w:val="17"/>
                <w:numberingChange w:id="35" w:author="Terrill Laura" w:date="2011-06-01T09:50:00Z" w:original=""/>
              </w:numPr>
            </w:pPr>
            <w:r>
              <w:t xml:space="preserve">Top 10 colloquialisms </w:t>
            </w:r>
            <w:commentRangeStart w:id="36"/>
            <w:r>
              <w:t>for</w:t>
            </w:r>
            <w:commentRangeEnd w:id="36"/>
            <w:r w:rsidR="00A60678">
              <w:rPr>
                <w:rStyle w:val="CommentReference"/>
                <w:vanish/>
              </w:rPr>
              <w:commentReference w:id="36"/>
            </w:r>
            <w:r>
              <w:t xml:space="preserve"> the week.</w:t>
            </w:r>
          </w:p>
          <w:p w:rsidR="00085482" w:rsidRDefault="00085482" w:rsidP="00085482">
            <w:pPr>
              <w:pStyle w:val="ListParagraph"/>
              <w:numPr>
                <w:ilvl w:val="0"/>
                <w:numId w:val="17"/>
                <w:numberingChange w:id="37" w:author="Terrill Laura" w:date="2011-06-01T09:50:00Z" w:original=""/>
              </w:numPr>
            </w:pPr>
            <w:r>
              <w:t xml:space="preserve">Conversation with partner </w:t>
            </w:r>
            <w:r w:rsidR="00362B85">
              <w:t>on plans for travel</w:t>
            </w:r>
          </w:p>
          <w:p w:rsidR="00E35974" w:rsidRPr="003A2700" w:rsidRDefault="00E35974" w:rsidP="00AF6698"/>
          <w:p w:rsidR="00E35974" w:rsidRPr="003A2700" w:rsidRDefault="00E35974" w:rsidP="00AF6698">
            <w:pPr>
              <w:rPr>
                <w:rFonts w:cs="Verdana"/>
                <w:szCs w:val="22"/>
                <w:lang w:bidi="en-US"/>
              </w:rPr>
            </w:pPr>
          </w:p>
          <w:p w:rsidR="00E35974" w:rsidRPr="00BE012C" w:rsidRDefault="00E35974" w:rsidP="00AF6698">
            <w:pPr>
              <w:jc w:val="center"/>
            </w:pPr>
          </w:p>
        </w:tc>
      </w:tr>
      <w:tr w:rsidR="006962FC">
        <w:trPr>
          <w:trHeight w:val="432"/>
        </w:trPr>
        <w:tc>
          <w:tcPr>
            <w:tcW w:w="8856" w:type="dxa"/>
            <w:gridSpan w:val="4"/>
            <w:shd w:val="solid" w:color="FFFF00" w:fill="auto"/>
            <w:vAlign w:val="center"/>
          </w:tcPr>
          <w:p w:rsidR="006962FC" w:rsidRPr="003A2700" w:rsidRDefault="006962FC" w:rsidP="006962FC">
            <w:pPr>
              <w:jc w:val="center"/>
            </w:pPr>
            <w:r w:rsidRPr="006962FC">
              <w:t>Resources</w:t>
            </w:r>
          </w:p>
        </w:tc>
      </w:tr>
      <w:tr w:rsidR="006962FC" w:rsidRPr="00362B85">
        <w:trPr>
          <w:trHeight w:val="432"/>
        </w:trPr>
        <w:tc>
          <w:tcPr>
            <w:tcW w:w="8856" w:type="dxa"/>
            <w:gridSpan w:val="4"/>
            <w:shd w:val="clear" w:color="auto" w:fill="auto"/>
            <w:vAlign w:val="center"/>
          </w:tcPr>
          <w:p w:rsidR="006962FC" w:rsidRDefault="00362B85" w:rsidP="00AF6698">
            <w:proofErr w:type="spellStart"/>
            <w:r>
              <w:t>Avancemos</w:t>
            </w:r>
            <w:proofErr w:type="spellEnd"/>
            <w:r>
              <w:t xml:space="preserve"> 3 heritage learners p. 20</w:t>
            </w:r>
          </w:p>
          <w:p w:rsidR="00362B85" w:rsidRPr="00362B85" w:rsidRDefault="00362B85" w:rsidP="00AF6698">
            <w:pPr>
              <w:rPr>
                <w:lang w:val="es-ES_tradnl"/>
              </w:rPr>
            </w:pPr>
            <w:r w:rsidRPr="00362B85">
              <w:rPr>
                <w:lang w:val="es-ES_tradnl"/>
              </w:rPr>
              <w:t xml:space="preserve">Avancemos 3 </w:t>
            </w:r>
            <w:proofErr w:type="spellStart"/>
            <w:r w:rsidRPr="00362B85">
              <w:rPr>
                <w:lang w:val="es-ES_tradnl"/>
              </w:rPr>
              <w:t>heritage</w:t>
            </w:r>
            <w:proofErr w:type="spellEnd"/>
            <w:r w:rsidRPr="00362B85">
              <w:rPr>
                <w:lang w:val="es-ES_tradnl"/>
              </w:rPr>
              <w:t xml:space="preserve"> </w:t>
            </w:r>
            <w:proofErr w:type="spellStart"/>
            <w:r w:rsidRPr="00362B85">
              <w:rPr>
                <w:lang w:val="es-ES_tradnl"/>
              </w:rPr>
              <w:t>learners</w:t>
            </w:r>
            <w:proofErr w:type="spellEnd"/>
            <w:r w:rsidRPr="00362B85">
              <w:rPr>
                <w:lang w:val="es-ES_tradnl"/>
              </w:rPr>
              <w:t xml:space="preserve"> p. 22</w:t>
            </w:r>
          </w:p>
          <w:p w:rsidR="00362B85" w:rsidRPr="00362B85" w:rsidRDefault="00362B85" w:rsidP="00AF6698">
            <w:pPr>
              <w:rPr>
                <w:lang w:val="es-ES_tradnl"/>
              </w:rPr>
            </w:pPr>
            <w:r w:rsidRPr="00362B85">
              <w:rPr>
                <w:lang w:val="es-ES_tradnl"/>
              </w:rPr>
              <w:t>Video España es todo bajo el sol</w:t>
            </w:r>
          </w:p>
          <w:p w:rsidR="00362B85" w:rsidRPr="00362B85" w:rsidRDefault="00362B85" w:rsidP="00AF6698">
            <w:r w:rsidRPr="00362B85">
              <w:t>Art binder (</w:t>
            </w:r>
            <w:proofErr w:type="spellStart"/>
            <w:r w:rsidRPr="00362B85">
              <w:t>Valex</w:t>
            </w:r>
            <w:proofErr w:type="spellEnd"/>
            <w:r w:rsidRPr="00362B85">
              <w:t>)</w:t>
            </w:r>
          </w:p>
          <w:p w:rsidR="00362B85" w:rsidRPr="00362B85" w:rsidRDefault="00362B85" w:rsidP="00AF6698">
            <w:proofErr w:type="spellStart"/>
            <w:r w:rsidRPr="00362B85">
              <w:t>Youtube</w:t>
            </w:r>
            <w:proofErr w:type="spellEnd"/>
            <w:r w:rsidRPr="00362B85">
              <w:t xml:space="preserve"> video on </w:t>
            </w:r>
            <w:proofErr w:type="spellStart"/>
            <w:r w:rsidRPr="00362B85">
              <w:t>Rufino</w:t>
            </w:r>
            <w:proofErr w:type="spellEnd"/>
            <w:r w:rsidRPr="00362B85">
              <w:t xml:space="preserve"> Tamayo</w:t>
            </w:r>
          </w:p>
          <w:p w:rsidR="00362B85" w:rsidRDefault="00362B85" w:rsidP="00AF6698">
            <w:proofErr w:type="spellStart"/>
            <w:r>
              <w:t>PPt</w:t>
            </w:r>
            <w:proofErr w:type="spellEnd"/>
            <w:r>
              <w:t xml:space="preserve"> on </w:t>
            </w:r>
            <w:proofErr w:type="spellStart"/>
            <w:r>
              <w:t>Botero</w:t>
            </w:r>
            <w:proofErr w:type="spellEnd"/>
          </w:p>
          <w:p w:rsidR="00362B85" w:rsidRDefault="00362B85" w:rsidP="00AF6698">
            <w:r>
              <w:t>Videos on dance</w:t>
            </w:r>
          </w:p>
          <w:p w:rsidR="00362B85" w:rsidRDefault="00362B85" w:rsidP="00AF6698">
            <w:r>
              <w:t>Tourism reading?</w:t>
            </w:r>
          </w:p>
          <w:p w:rsidR="00362B85" w:rsidRDefault="00362B85" w:rsidP="00AF6698">
            <w:r>
              <w:t xml:space="preserve">Readings on Tamayo and </w:t>
            </w:r>
            <w:proofErr w:type="spellStart"/>
            <w:r>
              <w:t>Botero</w:t>
            </w:r>
            <w:proofErr w:type="spellEnd"/>
          </w:p>
          <w:p w:rsidR="00386D49" w:rsidRDefault="00386D49" w:rsidP="00AF6698">
            <w:r>
              <w:t xml:space="preserve">Dance reading (from </w:t>
            </w:r>
            <w:proofErr w:type="spellStart"/>
            <w:r>
              <w:t>Nuevas</w:t>
            </w:r>
            <w:proofErr w:type="spellEnd"/>
            <w:r>
              <w:t xml:space="preserve"> vistas –Rachel)</w:t>
            </w:r>
          </w:p>
          <w:p w:rsidR="00386D49" w:rsidRDefault="00386D49" w:rsidP="00AF6698">
            <w:r>
              <w:t xml:space="preserve">Readings </w:t>
            </w:r>
            <w:proofErr w:type="spellStart"/>
            <w:r>
              <w:t>ch</w:t>
            </w:r>
            <w:proofErr w:type="spellEnd"/>
            <w:r>
              <w:t xml:space="preserve"> 10:  El arte en el </w:t>
            </w:r>
            <w:proofErr w:type="spellStart"/>
            <w:r>
              <w:t>mundo</w:t>
            </w:r>
            <w:proofErr w:type="spellEnd"/>
            <w:r>
              <w:t xml:space="preserve"> </w:t>
            </w:r>
            <w:proofErr w:type="spellStart"/>
            <w:r>
              <w:t>hispano</w:t>
            </w:r>
            <w:proofErr w:type="spellEnd"/>
            <w:r>
              <w:t xml:space="preserve"> p. 266-277, Las </w:t>
            </w:r>
            <w:proofErr w:type="spellStart"/>
            <w:r>
              <w:t>artes</w:t>
            </w:r>
            <w:proofErr w:type="spellEnd"/>
            <w:r>
              <w:t xml:space="preserve"> </w:t>
            </w:r>
            <w:proofErr w:type="spellStart"/>
            <w:r>
              <w:t>plásticas</w:t>
            </w:r>
            <w:proofErr w:type="spellEnd"/>
            <w:r>
              <w:t xml:space="preserve"> y la </w:t>
            </w:r>
            <w:proofErr w:type="spellStart"/>
            <w:r>
              <w:t>música</w:t>
            </w:r>
            <w:proofErr w:type="spellEnd"/>
            <w:r>
              <w:t xml:space="preserve"> p. 278-</w:t>
            </w:r>
            <w:commentRangeStart w:id="38"/>
            <w:r>
              <w:t>283</w:t>
            </w:r>
            <w:commentRangeEnd w:id="38"/>
            <w:r w:rsidR="00BC015C">
              <w:rPr>
                <w:rStyle w:val="CommentReference"/>
                <w:vanish/>
              </w:rPr>
              <w:commentReference w:id="38"/>
            </w:r>
          </w:p>
          <w:p w:rsidR="00386D49" w:rsidRDefault="00386D49" w:rsidP="00AF6698">
            <w:proofErr w:type="spellStart"/>
            <w:r>
              <w:t>Pretérito</w:t>
            </w:r>
            <w:proofErr w:type="spellEnd"/>
            <w:r>
              <w:t xml:space="preserve"> </w:t>
            </w:r>
            <w:proofErr w:type="spellStart"/>
            <w:r>
              <w:t>ejecicio</w:t>
            </w:r>
            <w:proofErr w:type="spellEnd"/>
            <w:r>
              <w:t xml:space="preserve"> </w:t>
            </w:r>
            <w:proofErr w:type="spellStart"/>
            <w:r>
              <w:t>sobre</w:t>
            </w:r>
            <w:proofErr w:type="spellEnd"/>
            <w:r>
              <w:t xml:space="preserve"> un </w:t>
            </w:r>
            <w:proofErr w:type="spellStart"/>
            <w:r>
              <w:t>concierto</w:t>
            </w:r>
            <w:proofErr w:type="spellEnd"/>
            <w:r>
              <w:t xml:space="preserve"> de Enrique Iglesias p. 286</w:t>
            </w:r>
          </w:p>
          <w:p w:rsidR="00386D49" w:rsidRDefault="00386D49" w:rsidP="00AF6698">
            <w:proofErr w:type="spellStart"/>
            <w:r>
              <w:t>Canción</w:t>
            </w:r>
            <w:proofErr w:type="spellEnd"/>
            <w:r>
              <w:t xml:space="preserve">: </w:t>
            </w:r>
            <w:proofErr w:type="spellStart"/>
            <w:r>
              <w:t>Todo</w:t>
            </w:r>
            <w:proofErr w:type="spellEnd"/>
            <w:r>
              <w:t xml:space="preserve"> </w:t>
            </w:r>
            <w:proofErr w:type="spellStart"/>
            <w:r>
              <w:t>Cambio</w:t>
            </w:r>
            <w:proofErr w:type="spellEnd"/>
            <w:r>
              <w:t xml:space="preserve"> </w:t>
            </w:r>
            <w:proofErr w:type="spellStart"/>
            <w:r>
              <w:t>por</w:t>
            </w:r>
            <w:proofErr w:type="spellEnd"/>
            <w:r>
              <w:t xml:space="preserve"> </w:t>
            </w:r>
            <w:proofErr w:type="spellStart"/>
            <w:r>
              <w:t>Camila</w:t>
            </w:r>
            <w:proofErr w:type="spellEnd"/>
            <w:r>
              <w:t xml:space="preserve">  (Zachary Jones 2008)</w:t>
            </w:r>
            <w:ins w:id="39" w:author="Terrill Laura" w:date="2011-06-01T10:52:00Z">
              <w:r w:rsidR="00BC015C">
                <w:t xml:space="preserve"> What song would they bring in if you gave them a choice? </w:t>
              </w:r>
            </w:ins>
          </w:p>
          <w:p w:rsidR="00386D49" w:rsidRDefault="00386D49" w:rsidP="00AF6698"/>
          <w:p w:rsidR="00386D49" w:rsidRPr="00362B85" w:rsidRDefault="00386D49" w:rsidP="00AF6698"/>
          <w:p w:rsidR="006962FC" w:rsidRPr="00362B85" w:rsidRDefault="006962FC" w:rsidP="00AF6698"/>
          <w:p w:rsidR="006962FC" w:rsidRPr="00362B85" w:rsidRDefault="006962FC" w:rsidP="00AF6698"/>
        </w:tc>
      </w:tr>
    </w:tbl>
    <w:p w:rsidR="000B7F32" w:rsidRDefault="005E5F61" w:rsidP="004D4008">
      <w:pPr>
        <w:rPr>
          <w:ins w:id="40" w:author="Terrill Laura" w:date="2011-06-01T10:43:00Z"/>
        </w:rPr>
      </w:pPr>
      <w:ins w:id="41" w:author="Terrill Laura" w:date="2011-06-01T10:43:00Z">
        <w:r>
          <w:t>General Thoughts</w:t>
        </w:r>
      </w:ins>
    </w:p>
    <w:p w:rsidR="005E5F61" w:rsidRDefault="005E5F61" w:rsidP="004D4008">
      <w:pPr>
        <w:numPr>
          <w:ins w:id="42" w:author="Terrill Laura" w:date="2011-06-01T10:43:00Z"/>
        </w:numPr>
        <w:rPr>
          <w:ins w:id="43" w:author="Terrill Laura" w:date="2011-06-01T10:43:00Z"/>
        </w:rPr>
      </w:pPr>
    </w:p>
    <w:p w:rsidR="005E5F61" w:rsidRDefault="005E5F61" w:rsidP="004D4008">
      <w:pPr>
        <w:numPr>
          <w:ins w:id="44" w:author="Terrill Laura" w:date="2011-06-01T10:43:00Z"/>
        </w:numPr>
        <w:rPr>
          <w:ins w:id="45" w:author="Terrill Laura" w:date="2011-06-01T10:44:00Z"/>
        </w:rPr>
      </w:pPr>
      <w:ins w:id="46" w:author="Terrill Laura" w:date="2011-06-01T10:43:00Z">
        <w:r>
          <w:t>Why are you combining Travel and Art? It seems that each could be it</w:t>
        </w:r>
      </w:ins>
      <w:ins w:id="47" w:author="Terrill Laura" w:date="2011-06-01T10:44:00Z">
        <w:r>
          <w:t>’s own unit.</w:t>
        </w:r>
      </w:ins>
    </w:p>
    <w:p w:rsidR="005E5F61" w:rsidRDefault="005E5F61" w:rsidP="004D4008">
      <w:pPr>
        <w:numPr>
          <w:ins w:id="48" w:author="Terrill Laura" w:date="2011-06-01T10:44:00Z"/>
        </w:numPr>
        <w:rPr>
          <w:ins w:id="49" w:author="Terrill Laura" w:date="2011-06-01T10:44:00Z"/>
        </w:rPr>
      </w:pPr>
    </w:p>
    <w:p w:rsidR="005E5F61" w:rsidRDefault="005E5F61" w:rsidP="004D4008">
      <w:pPr>
        <w:numPr>
          <w:ins w:id="50" w:author="Terrill Laura" w:date="2011-06-01T10:44:00Z"/>
        </w:numPr>
        <w:rPr>
          <w:ins w:id="51" w:author="Terrill Laura" w:date="2011-06-01T10:45:00Z"/>
        </w:rPr>
      </w:pPr>
      <w:ins w:id="52" w:author="Terrill Laura" w:date="2011-06-01T10:44:00Z">
        <w:r>
          <w:t xml:space="preserve">If opt for 2 units, you would be able to go more in depth </w:t>
        </w:r>
      </w:ins>
      <w:ins w:id="53" w:author="Terrill Laura" w:date="2011-06-01T10:45:00Z">
        <w:r>
          <w:t xml:space="preserve">for each. That would allow students to build increase confidence with the </w:t>
        </w:r>
        <w:proofErr w:type="spellStart"/>
        <w:r>
          <w:t>vocab</w:t>
        </w:r>
        <w:proofErr w:type="spellEnd"/>
        <w:r>
          <w:t xml:space="preserve"> and structures. It would also allow students to “personalize” each unit for their interests. You might do Spain and Cubism, but they might select a different country, a different art style. </w:t>
        </w:r>
      </w:ins>
    </w:p>
    <w:p w:rsidR="005E5F61" w:rsidRDefault="005E5F61" w:rsidP="004D4008">
      <w:pPr>
        <w:numPr>
          <w:ins w:id="54" w:author="Terrill Laura" w:date="2011-06-01T10:46:00Z"/>
        </w:numPr>
        <w:rPr>
          <w:ins w:id="55" w:author="Terrill Laura" w:date="2011-06-01T10:46:00Z"/>
        </w:rPr>
      </w:pPr>
    </w:p>
    <w:p w:rsidR="005E5F61" w:rsidRDefault="005E5F61" w:rsidP="004D4008">
      <w:pPr>
        <w:numPr>
          <w:ins w:id="56" w:author="Terrill Laura" w:date="2011-06-01T10:46:00Z"/>
        </w:numPr>
        <w:rPr>
          <w:ins w:id="57" w:author="Terrill Laura" w:date="2011-06-01T10:46:00Z"/>
        </w:rPr>
      </w:pPr>
      <w:ins w:id="58" w:author="Terrill Laura" w:date="2011-06-01T10:46:00Z">
        <w:r>
          <w:t xml:space="preserve">This may mean that you are splitting textbook chapters, but it can make sense to do so. </w:t>
        </w:r>
      </w:ins>
    </w:p>
    <w:p w:rsidR="005E5F61" w:rsidRDefault="005E5F61" w:rsidP="004D4008">
      <w:pPr>
        <w:numPr>
          <w:ins w:id="59" w:author="Terrill Laura" w:date="2011-06-01T10:46:00Z"/>
        </w:numPr>
        <w:rPr>
          <w:ins w:id="60" w:author="Terrill Laura" w:date="2011-06-01T10:46:00Z"/>
        </w:rPr>
      </w:pPr>
    </w:p>
    <w:p w:rsidR="005E5F61" w:rsidRPr="00362B85" w:rsidRDefault="005E5F61" w:rsidP="004D4008">
      <w:pPr>
        <w:numPr>
          <w:ins w:id="61" w:author="Terrill Laura" w:date="2011-06-01T10:46:00Z"/>
        </w:numPr>
      </w:pPr>
      <w:ins w:id="62" w:author="Terrill Laura" w:date="2011-06-01T10:46:00Z">
        <w:r>
          <w:t xml:space="preserve">The “art” unit could easily be expanded to include </w:t>
        </w:r>
      </w:ins>
      <w:ins w:id="63" w:author="Terrill Laura" w:date="2011-06-01T10:47:00Z">
        <w:r>
          <w:t xml:space="preserve">more artists, US/Hispanic, etc. I think you have a major mural project in Chicago. I can’t remember the name of the artist. I would certainly expect students to self-express. </w:t>
        </w:r>
      </w:ins>
      <w:ins w:id="64" w:author="Terrill Laura" w:date="2011-06-01T10:51:00Z">
        <w:r>
          <w:t xml:space="preserve">Learning about specific aspects of culture is important, but it’s even more important that they can self-express </w:t>
        </w:r>
        <w:r w:rsidR="00BC015C">
          <w:t xml:space="preserve">in increasingly complex ways. </w:t>
        </w:r>
      </w:ins>
    </w:p>
    <w:sectPr w:rsidR="005E5F61" w:rsidRPr="00362B85" w:rsidSect="000B7F32">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errill Laura" w:date="2011-06-01T10:43:00Z" w:initials="TL">
    <w:p w:rsidR="005E5F61" w:rsidRDefault="005E5F61">
      <w:pPr>
        <w:pStyle w:val="CommentText"/>
      </w:pPr>
      <w:r>
        <w:rPr>
          <w:rStyle w:val="CommentReference"/>
        </w:rPr>
        <w:annotationRef/>
      </w:r>
      <w:r>
        <w:t xml:space="preserve">The AP Topic is Beauty and Aesthetics, but I do see why you are adapting the theme. </w:t>
      </w:r>
    </w:p>
  </w:comment>
  <w:comment w:id="2" w:author="Terrill Laura" w:date="2011-06-01T10:04:00Z" w:initials="TL">
    <w:p w:rsidR="005E5F61" w:rsidRDefault="005E5F61">
      <w:pPr>
        <w:pStyle w:val="CommentText"/>
      </w:pPr>
      <w:r>
        <w:rPr>
          <w:rStyle w:val="CommentReference"/>
        </w:rPr>
        <w:annotationRef/>
      </w:r>
      <w:r>
        <w:t xml:space="preserve">Sometimes a catchy title can pull students in to the unit more readily. </w:t>
      </w:r>
    </w:p>
  </w:comment>
  <w:comment w:id="5" w:author="Terrill Laura" w:date="2011-06-01T10:02:00Z" w:initials="TL">
    <w:p w:rsidR="005E5F61" w:rsidRDefault="005E5F61">
      <w:pPr>
        <w:pStyle w:val="CommentText"/>
      </w:pPr>
      <w:r>
        <w:rPr>
          <w:rStyle w:val="CommentReference"/>
        </w:rPr>
        <w:annotationRef/>
      </w:r>
      <w:r>
        <w:t xml:space="preserve">Much of this unit focuses on self-expression. Would it make sense to allow students to self-express in each mode of communication as part of the unit? </w:t>
      </w:r>
    </w:p>
  </w:comment>
  <w:comment w:id="11" w:author="Terrill Laura" w:date="2011-06-01T09:54:00Z" w:initials="TL">
    <w:p w:rsidR="005E5F61" w:rsidRDefault="005E5F61">
      <w:pPr>
        <w:pStyle w:val="CommentText"/>
      </w:pPr>
      <w:r>
        <w:rPr>
          <w:rStyle w:val="CommentReference"/>
        </w:rPr>
        <w:annotationRef/>
      </w:r>
      <w:r>
        <w:t xml:space="preserve">Be specific when giving the vocabulary. List the new items that go with individual functions. </w:t>
      </w:r>
    </w:p>
  </w:comment>
  <w:comment w:id="12" w:author="Terrill Laura" w:date="2011-06-01T09:53:00Z" w:initials="TL">
    <w:p w:rsidR="005E5F61" w:rsidRDefault="005E5F61">
      <w:pPr>
        <w:pStyle w:val="CommentText"/>
      </w:pPr>
      <w:r>
        <w:rPr>
          <w:rStyle w:val="CommentReference"/>
        </w:rPr>
        <w:annotationRef/>
      </w:r>
      <w:r>
        <w:t xml:space="preserve">It’s helpful to list </w:t>
      </w:r>
      <w:proofErr w:type="spellStart"/>
      <w:r>
        <w:t>vocab</w:t>
      </w:r>
      <w:proofErr w:type="spellEnd"/>
      <w:r>
        <w:t xml:space="preserve"> here or to reference a list that will appear somewhere. This allows other teachers to have detail on what is being taught. </w:t>
      </w:r>
    </w:p>
  </w:comment>
  <w:comment w:id="13" w:author="Terrill Laura" w:date="2011-06-01T09:51:00Z" w:initials="TL">
    <w:p w:rsidR="005E5F61" w:rsidRDefault="005E5F61">
      <w:pPr>
        <w:pStyle w:val="CommentText"/>
      </w:pPr>
      <w:r>
        <w:rPr>
          <w:rStyle w:val="CommentReference"/>
        </w:rPr>
        <w:annotationRef/>
      </w:r>
      <w:r>
        <w:t xml:space="preserve">This might be part of analysis, but analysis requires specific vocabulary, etc. </w:t>
      </w:r>
    </w:p>
  </w:comment>
  <w:comment w:id="14" w:author="Terrill Laura" w:date="2011-06-01T09:52:00Z" w:initials="TL">
    <w:p w:rsidR="005E5F61" w:rsidRDefault="005E5F61">
      <w:pPr>
        <w:pStyle w:val="CommentText"/>
      </w:pPr>
      <w:r>
        <w:rPr>
          <w:rStyle w:val="CommentReference"/>
        </w:rPr>
        <w:annotationRef/>
      </w:r>
      <w:r>
        <w:t xml:space="preserve">Naming is at the knowledge level, analysis requires expanded vocabulary. </w:t>
      </w:r>
    </w:p>
  </w:comment>
  <w:comment w:id="15" w:author="Terrill Laura" w:date="2011-06-01T09:53:00Z" w:initials="TL">
    <w:p w:rsidR="005E5F61" w:rsidRDefault="005E5F61">
      <w:pPr>
        <w:pStyle w:val="CommentText"/>
      </w:pPr>
      <w:r>
        <w:rPr>
          <w:rStyle w:val="CommentReference"/>
        </w:rPr>
        <w:annotationRef/>
      </w:r>
      <w:r>
        <w:t xml:space="preserve">What </w:t>
      </w:r>
      <w:proofErr w:type="spellStart"/>
      <w:r>
        <w:t>vocab</w:t>
      </w:r>
      <w:proofErr w:type="spellEnd"/>
      <w:r>
        <w:t xml:space="preserve"> set goes with self-expression</w:t>
      </w:r>
    </w:p>
  </w:comment>
  <w:comment w:id="16" w:author="Terrill Laura" w:date="2011-06-01T09:57:00Z" w:initials="TL">
    <w:p w:rsidR="005E5F61" w:rsidRDefault="005E5F61">
      <w:pPr>
        <w:pStyle w:val="CommentText"/>
      </w:pPr>
      <w:r>
        <w:rPr>
          <w:rStyle w:val="CommentReference"/>
        </w:rPr>
        <w:annotationRef/>
      </w:r>
      <w:r>
        <w:t xml:space="preserve">All of these are good. They are formative rather than summative tasks as described. Ideally, the task listed here takes in all of the essential questions, skills/functions. </w:t>
      </w:r>
    </w:p>
  </w:comment>
  <w:comment w:id="19" w:author="Terrill Laura" w:date="2011-06-01T10:55:00Z" w:initials="TL">
    <w:p w:rsidR="00BC015C" w:rsidRDefault="00BC015C">
      <w:pPr>
        <w:pStyle w:val="CommentText"/>
      </w:pPr>
      <w:r>
        <w:rPr>
          <w:rStyle w:val="CommentReference"/>
        </w:rPr>
        <w:annotationRef/>
      </w:r>
      <w:r>
        <w:t xml:space="preserve">This is where I would bring in a self-expression component. </w:t>
      </w:r>
    </w:p>
  </w:comment>
  <w:comment w:id="23" w:author="Terrill Laura" w:date="2011-06-01T09:51:00Z" w:initials="TL">
    <w:p w:rsidR="005E5F61" w:rsidRDefault="005E5F61">
      <w:pPr>
        <w:pStyle w:val="CommentText"/>
      </w:pPr>
      <w:r>
        <w:rPr>
          <w:rStyle w:val="CommentReference"/>
        </w:rPr>
        <w:annotationRef/>
      </w:r>
      <w:r>
        <w:t xml:space="preserve">Since preterit is reflected here, I would encourage you to add this to the section that outlines skills/functions. </w:t>
      </w:r>
    </w:p>
  </w:comment>
  <w:comment w:id="27" w:author="Terrill Laura" w:date="2011-06-01T09:51:00Z" w:initials="TL">
    <w:p w:rsidR="005E5F61" w:rsidRDefault="005E5F61">
      <w:pPr>
        <w:pStyle w:val="CommentText"/>
      </w:pPr>
      <w:r>
        <w:rPr>
          <w:rStyle w:val="CommentReference"/>
        </w:rPr>
        <w:annotationRef/>
      </w:r>
      <w:r>
        <w:t xml:space="preserve">I would also add a skill function statement on analysis. </w:t>
      </w:r>
    </w:p>
  </w:comment>
  <w:comment w:id="36" w:author="Terrill Laura" w:date="2011-06-01T09:57:00Z" w:initials="TL">
    <w:p w:rsidR="005E5F61" w:rsidRDefault="005E5F61">
      <w:pPr>
        <w:pStyle w:val="CommentText"/>
      </w:pPr>
      <w:r>
        <w:rPr>
          <w:rStyle w:val="CommentReference"/>
        </w:rPr>
        <w:annotationRef/>
      </w:r>
      <w:r>
        <w:t xml:space="preserve">What are they? Do they relate to the topic being studied? </w:t>
      </w:r>
    </w:p>
  </w:comment>
  <w:comment w:id="38" w:author="Terrill Laura" w:date="2011-06-01T10:54:00Z" w:initials="TL">
    <w:p w:rsidR="00BC015C" w:rsidRDefault="00BC015C">
      <w:pPr>
        <w:pStyle w:val="CommentText"/>
      </w:pPr>
      <w:r>
        <w:rPr>
          <w:rStyle w:val="CommentReference"/>
        </w:rPr>
        <w:annotationRef/>
      </w:r>
      <w:r>
        <w:t xml:space="preserve">Has this been of interest in the past? If not, what else might they read that isn’t in the textbook? Could they go to the computer lab to find an article on a favorite artist, musician that they would suggest reading. These could be posted on a class wiki and students could be expected to read a certain number over the course of the unit, to post comments, etc.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F35B85"/>
    <w:multiLevelType w:val="hybridMultilevel"/>
    <w:tmpl w:val="7C8C8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A512B"/>
    <w:multiLevelType w:val="hybridMultilevel"/>
    <w:tmpl w:val="438A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1">
    <w:nsid w:val="43776BD2"/>
    <w:multiLevelType w:val="hybridMultilevel"/>
    <w:tmpl w:val="9E5E2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5">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9">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9"/>
  </w:num>
  <w:num w:numId="3">
    <w:abstractNumId w:val="14"/>
  </w:num>
  <w:num w:numId="4">
    <w:abstractNumId w:val="4"/>
  </w:num>
  <w:num w:numId="5">
    <w:abstractNumId w:val="7"/>
  </w:num>
  <w:num w:numId="6">
    <w:abstractNumId w:val="5"/>
  </w:num>
  <w:num w:numId="7">
    <w:abstractNumId w:val="6"/>
  </w:num>
  <w:num w:numId="8">
    <w:abstractNumId w:val="8"/>
  </w:num>
  <w:num w:numId="9">
    <w:abstractNumId w:val="9"/>
  </w:num>
  <w:num w:numId="10">
    <w:abstractNumId w:val="0"/>
  </w:num>
  <w:num w:numId="11">
    <w:abstractNumId w:val="18"/>
  </w:num>
  <w:num w:numId="12">
    <w:abstractNumId w:val="1"/>
  </w:num>
  <w:num w:numId="13">
    <w:abstractNumId w:val="17"/>
  </w:num>
  <w:num w:numId="14">
    <w:abstractNumId w:val="13"/>
  </w:num>
  <w:num w:numId="15">
    <w:abstractNumId w:val="15"/>
  </w:num>
  <w:num w:numId="16">
    <w:abstractNumId w:val="12"/>
  </w:num>
  <w:num w:numId="17">
    <w:abstractNumId w:val="16"/>
  </w:num>
  <w:num w:numId="18">
    <w:abstractNumId w:val="2"/>
  </w:num>
  <w:num w:numId="19">
    <w:abstractNumId w:val="3"/>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416AD"/>
    <w:rsid w:val="000464A9"/>
    <w:rsid w:val="000569DF"/>
    <w:rsid w:val="00085482"/>
    <w:rsid w:val="000927CE"/>
    <w:rsid w:val="000A06AA"/>
    <w:rsid w:val="000B1DE0"/>
    <w:rsid w:val="000B7F32"/>
    <w:rsid w:val="000E697C"/>
    <w:rsid w:val="0014106E"/>
    <w:rsid w:val="001C4C00"/>
    <w:rsid w:val="0025756B"/>
    <w:rsid w:val="002D2623"/>
    <w:rsid w:val="002F2147"/>
    <w:rsid w:val="00362B85"/>
    <w:rsid w:val="003735A9"/>
    <w:rsid w:val="00386D49"/>
    <w:rsid w:val="00400F38"/>
    <w:rsid w:val="00494341"/>
    <w:rsid w:val="004C4F5E"/>
    <w:rsid w:val="004D4008"/>
    <w:rsid w:val="005725BA"/>
    <w:rsid w:val="0057718E"/>
    <w:rsid w:val="005847C9"/>
    <w:rsid w:val="005A45F0"/>
    <w:rsid w:val="005E5F61"/>
    <w:rsid w:val="005F73AC"/>
    <w:rsid w:val="006009A8"/>
    <w:rsid w:val="0062268B"/>
    <w:rsid w:val="006620BB"/>
    <w:rsid w:val="006962FC"/>
    <w:rsid w:val="00777251"/>
    <w:rsid w:val="00837CB1"/>
    <w:rsid w:val="00861076"/>
    <w:rsid w:val="0086562A"/>
    <w:rsid w:val="008854E7"/>
    <w:rsid w:val="008953DF"/>
    <w:rsid w:val="00A07441"/>
    <w:rsid w:val="00A4446A"/>
    <w:rsid w:val="00A60678"/>
    <w:rsid w:val="00AF6698"/>
    <w:rsid w:val="00BC015C"/>
    <w:rsid w:val="00BC5495"/>
    <w:rsid w:val="00BE012C"/>
    <w:rsid w:val="00C40242"/>
    <w:rsid w:val="00C75414"/>
    <w:rsid w:val="00CA7F8E"/>
    <w:rsid w:val="00D21EED"/>
    <w:rsid w:val="00DF121E"/>
    <w:rsid w:val="00E17B64"/>
    <w:rsid w:val="00E35974"/>
    <w:rsid w:val="00F20B4A"/>
    <w:rsid w:val="00FC5EC8"/>
  </w:rsids>
  <m:mathPr>
    <m:mathFont m:val="Consolas"/>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A60678"/>
    <w:rPr>
      <w:sz w:val="18"/>
      <w:szCs w:val="18"/>
    </w:rPr>
  </w:style>
  <w:style w:type="paragraph" w:styleId="CommentText">
    <w:name w:val="annotation text"/>
    <w:basedOn w:val="Normal"/>
    <w:link w:val="CommentTextChar"/>
    <w:uiPriority w:val="99"/>
    <w:semiHidden/>
    <w:unhideWhenUsed/>
    <w:rsid w:val="00A60678"/>
  </w:style>
  <w:style w:type="character" w:customStyle="1" w:styleId="CommentTextChar">
    <w:name w:val="Comment Text Char"/>
    <w:basedOn w:val="DefaultParagraphFont"/>
    <w:link w:val="CommentText"/>
    <w:uiPriority w:val="99"/>
    <w:semiHidden/>
    <w:rsid w:val="00A60678"/>
    <w:rPr>
      <w:sz w:val="24"/>
      <w:szCs w:val="24"/>
    </w:rPr>
  </w:style>
  <w:style w:type="paragraph" w:styleId="CommentSubject">
    <w:name w:val="annotation subject"/>
    <w:basedOn w:val="CommentText"/>
    <w:next w:val="CommentText"/>
    <w:link w:val="CommentSubjectChar"/>
    <w:uiPriority w:val="99"/>
    <w:semiHidden/>
    <w:unhideWhenUsed/>
    <w:rsid w:val="00A60678"/>
    <w:rPr>
      <w:b/>
      <w:bCs/>
      <w:sz w:val="20"/>
      <w:szCs w:val="20"/>
    </w:rPr>
  </w:style>
  <w:style w:type="character" w:customStyle="1" w:styleId="CommentSubjectChar">
    <w:name w:val="Comment Subject Char"/>
    <w:basedOn w:val="CommentTextChar"/>
    <w:link w:val="CommentSubject"/>
    <w:uiPriority w:val="99"/>
    <w:semiHidden/>
    <w:rsid w:val="00A60678"/>
    <w:rPr>
      <w:b/>
      <w:bCs/>
    </w:rPr>
  </w:style>
  <w:style w:type="paragraph" w:styleId="BalloonText">
    <w:name w:val="Balloon Text"/>
    <w:basedOn w:val="Normal"/>
    <w:link w:val="BalloonTextChar"/>
    <w:uiPriority w:val="99"/>
    <w:semiHidden/>
    <w:unhideWhenUsed/>
    <w:rsid w:val="00A60678"/>
    <w:rPr>
      <w:rFonts w:ascii="Lucida Grande" w:hAnsi="Lucida Grande"/>
      <w:sz w:val="18"/>
      <w:szCs w:val="18"/>
    </w:rPr>
  </w:style>
  <w:style w:type="character" w:customStyle="1" w:styleId="BalloonTextChar">
    <w:name w:val="Balloon Text Char"/>
    <w:basedOn w:val="DefaultParagraphFont"/>
    <w:link w:val="BalloonText"/>
    <w:uiPriority w:val="99"/>
    <w:semiHidden/>
    <w:rsid w:val="00A6067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C6671-01E3-0C4C-8C31-2DD83009B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419</Words>
  <Characters>2389</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5</cp:revision>
  <dcterms:created xsi:type="dcterms:W3CDTF">2011-05-25T19:31:00Z</dcterms:created>
  <dcterms:modified xsi:type="dcterms:W3CDTF">2011-06-01T14:56:00Z</dcterms:modified>
</cp:coreProperties>
</file>